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15F" w:rsidRDefault="001F6BAD">
      <w:r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68pt;margin-top:-42pt;width:280.2pt;height:109.5pt;z-index:-251658240" strokecolor="#963" strokeweight="2.5pt">
            <v:shadow color="#868686"/>
            <v:textbox style="mso-next-textbox:#_x0000_s1027">
              <w:txbxContent>
                <w:p w:rsidR="00BC515F" w:rsidRPr="001A5D28" w:rsidRDefault="00BC515F" w:rsidP="004518D6">
                  <w:pPr>
                    <w:spacing w:line="240" w:lineRule="auto"/>
                    <w:jc w:val="center"/>
                    <w:rPr>
                      <w:b/>
                      <w:bCs/>
                      <w:sz w:val="48"/>
                      <w:szCs w:val="48"/>
                    </w:rPr>
                  </w:pPr>
                  <w:r>
                    <w:rPr>
                      <w:b/>
                      <w:bCs/>
                      <w:sz w:val="48"/>
                      <w:szCs w:val="48"/>
                    </w:rPr>
                    <w:t>Buyer</w:t>
                  </w:r>
                  <w:r w:rsidR="009B401C">
                    <w:rPr>
                      <w:b/>
                      <w:bCs/>
                      <w:sz w:val="48"/>
                      <w:szCs w:val="48"/>
                    </w:rPr>
                    <w:t xml:space="preserve"> and other post-production actors</w:t>
                  </w:r>
                </w:p>
                <w:p w:rsidR="00BC515F" w:rsidRPr="00803482" w:rsidRDefault="00BC515F" w:rsidP="004518D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44"/>
                      <w:szCs w:val="44"/>
                    </w:rPr>
                    <w:t>Outcome Journal</w:t>
                  </w:r>
                </w:p>
                <w:p w:rsidR="00BC515F" w:rsidRPr="0073539D" w:rsidRDefault="00BC515F" w:rsidP="004518D6">
                  <w:pPr>
                    <w:jc w:val="center"/>
                    <w:rPr>
                      <w:b/>
                      <w:bCs/>
                      <w:sz w:val="52"/>
                      <w:szCs w:val="52"/>
                    </w:rPr>
                  </w:pPr>
                </w:p>
              </w:txbxContent>
            </v:textbox>
          </v:shape>
        </w:pict>
      </w:r>
      <w:r w:rsidR="00F9178A">
        <w:rPr>
          <w:noProof/>
          <w:lang w:val="en-US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-390525</wp:posOffset>
            </wp:positionV>
            <wp:extent cx="1119505" cy="1066800"/>
            <wp:effectExtent l="19050" t="0" r="4445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505" cy="1066800"/>
                    </a:xfrm>
                    <a:prstGeom prst="rect">
                      <a:avLst/>
                    </a:prstGeom>
                    <a:noFill/>
                    <a:ln w="9525"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C515F" w:rsidRDefault="00BC515F"/>
    <w:p w:rsidR="00BC515F" w:rsidRDefault="00BC515F"/>
    <w:p w:rsidR="00BC515F" w:rsidRDefault="001F6BAD" w:rsidP="004518D6">
      <w:pPr>
        <w:spacing w:after="0"/>
      </w:pPr>
      <w:r>
        <w:pict>
          <v:rect id="_x0000_i1025" style="width:0;height:1.5pt" o:hralign="center" o:hrstd="t" o:hr="t" fillcolor="#a0a0a0" stroked="f"/>
        </w:pict>
      </w:r>
    </w:p>
    <w:tbl>
      <w:tblPr>
        <w:tblpPr w:leftFromText="180" w:rightFromText="180" w:vertAnchor="text" w:horzAnchor="margin" w:tblpY="27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52"/>
        <w:gridCol w:w="5590"/>
      </w:tblGrid>
      <w:tr w:rsidR="00BC515F" w:rsidRPr="00BD17C2" w:rsidTr="004518D6">
        <w:tc>
          <w:tcPr>
            <w:tcW w:w="3652" w:type="dxa"/>
          </w:tcPr>
          <w:p w:rsidR="00BC515F" w:rsidRPr="00BD17C2" w:rsidRDefault="00BC515F" w:rsidP="00957E2F">
            <w:pPr>
              <w:spacing w:after="0" w:line="360" w:lineRule="auto"/>
            </w:pPr>
            <w:r w:rsidRPr="00BD17C2">
              <w:t>Date of journal (DD/MM/YYYY):</w:t>
            </w:r>
          </w:p>
        </w:tc>
        <w:tc>
          <w:tcPr>
            <w:tcW w:w="5590" w:type="dxa"/>
          </w:tcPr>
          <w:p w:rsidR="00BC515F" w:rsidRPr="00BD17C2" w:rsidRDefault="00BC515F" w:rsidP="004518D6">
            <w:pPr>
              <w:spacing w:after="0" w:line="360" w:lineRule="auto"/>
            </w:pPr>
            <w:r w:rsidRPr="00BD17C2">
              <w:t xml:space="preserve">             /              /</w:t>
            </w:r>
          </w:p>
        </w:tc>
      </w:tr>
      <w:tr w:rsidR="00BC515F" w:rsidRPr="00BD17C2" w:rsidTr="004518D6">
        <w:tc>
          <w:tcPr>
            <w:tcW w:w="3652" w:type="dxa"/>
          </w:tcPr>
          <w:p w:rsidR="00BC515F" w:rsidRPr="00BD17C2" w:rsidRDefault="00BC515F" w:rsidP="002847C9">
            <w:pPr>
              <w:spacing w:after="0" w:line="360" w:lineRule="auto"/>
            </w:pPr>
            <w:r w:rsidRPr="00BD17C2">
              <w:t>Name project officer:</w:t>
            </w:r>
          </w:p>
        </w:tc>
        <w:tc>
          <w:tcPr>
            <w:tcW w:w="5590" w:type="dxa"/>
          </w:tcPr>
          <w:p w:rsidR="00BC515F" w:rsidRPr="00BD17C2" w:rsidRDefault="00BC515F" w:rsidP="004518D6">
            <w:pPr>
              <w:spacing w:after="0" w:line="360" w:lineRule="auto"/>
            </w:pPr>
            <w:r w:rsidRPr="00BD17C2">
              <w:t>Amosse</w:t>
            </w:r>
          </w:p>
        </w:tc>
      </w:tr>
      <w:tr w:rsidR="009B401C" w:rsidRPr="00BD17C2" w:rsidTr="004518D6">
        <w:tc>
          <w:tcPr>
            <w:tcW w:w="3652" w:type="dxa"/>
          </w:tcPr>
          <w:p w:rsidR="009B401C" w:rsidRPr="00BD17C2" w:rsidRDefault="009B401C" w:rsidP="009B401C">
            <w:pPr>
              <w:spacing w:after="0" w:line="360" w:lineRule="auto"/>
            </w:pPr>
            <w:r>
              <w:t xml:space="preserve">Buyer group: </w:t>
            </w:r>
          </w:p>
        </w:tc>
        <w:tc>
          <w:tcPr>
            <w:tcW w:w="5590" w:type="dxa"/>
          </w:tcPr>
          <w:p w:rsidR="009B401C" w:rsidRPr="00BD17C2" w:rsidRDefault="009B401C" w:rsidP="004518D6">
            <w:pPr>
              <w:spacing w:after="0" w:line="360" w:lineRule="auto"/>
            </w:pPr>
          </w:p>
        </w:tc>
      </w:tr>
      <w:tr w:rsidR="009B401C" w:rsidRPr="00BD17C2" w:rsidTr="004518D6">
        <w:tc>
          <w:tcPr>
            <w:tcW w:w="3652" w:type="dxa"/>
          </w:tcPr>
          <w:p w:rsidR="009B401C" w:rsidRPr="009B401C" w:rsidRDefault="009B401C" w:rsidP="009B401C">
            <w:pPr>
              <w:spacing w:after="0" w:line="360" w:lineRule="auto"/>
            </w:pPr>
            <w:r>
              <w:t>Name of buyer (representing):</w:t>
            </w:r>
          </w:p>
        </w:tc>
        <w:tc>
          <w:tcPr>
            <w:tcW w:w="5590" w:type="dxa"/>
          </w:tcPr>
          <w:p w:rsidR="009B401C" w:rsidRPr="00BD17C2" w:rsidRDefault="009B401C" w:rsidP="004518D6">
            <w:pPr>
              <w:spacing w:after="0" w:line="360" w:lineRule="auto"/>
            </w:pPr>
          </w:p>
        </w:tc>
      </w:tr>
    </w:tbl>
    <w:p w:rsidR="00BC515F" w:rsidRDefault="00BC515F" w:rsidP="00F44702">
      <w:pPr>
        <w:spacing w:after="0"/>
      </w:pPr>
    </w:p>
    <w:p w:rsidR="009B401C" w:rsidRPr="002A15F5" w:rsidRDefault="009B401C" w:rsidP="009B401C">
      <w:pPr>
        <w:spacing w:after="0"/>
        <w:rPr>
          <w:i/>
        </w:rPr>
      </w:pPr>
      <w:r w:rsidRPr="002A15F5">
        <w:rPr>
          <w:b/>
          <w:i/>
        </w:rPr>
        <w:t>INSTRUCTIONS</w:t>
      </w:r>
      <w:r w:rsidRPr="002A15F5">
        <w:rPr>
          <w:i/>
        </w:rPr>
        <w:t xml:space="preserve">: The aim of this outcome journal is to monitor changes </w:t>
      </w:r>
      <w:r>
        <w:rPr>
          <w:i/>
        </w:rPr>
        <w:t>of the</w:t>
      </w:r>
      <w:r w:rsidRPr="002A15F5">
        <w:rPr>
          <w:i/>
        </w:rPr>
        <w:t xml:space="preserve"> </w:t>
      </w:r>
      <w:r>
        <w:rPr>
          <w:i/>
        </w:rPr>
        <w:t>buyers</w:t>
      </w:r>
      <w:r w:rsidRPr="002A15F5">
        <w:rPr>
          <w:i/>
        </w:rPr>
        <w:t xml:space="preserve">. These changes are </w:t>
      </w:r>
      <w:r w:rsidRPr="002A15F5">
        <w:rPr>
          <w:i/>
          <w:u w:val="single"/>
        </w:rPr>
        <w:t xml:space="preserve">your observations. </w:t>
      </w:r>
      <w:r w:rsidRPr="002A15F5">
        <w:rPr>
          <w:i/>
        </w:rPr>
        <w:t xml:space="preserve"> Hence, this tool should be used as guidance to structure your observations. DO NOT use the tool as interview</w:t>
      </w:r>
      <w:r>
        <w:rPr>
          <w:i/>
        </w:rPr>
        <w:t xml:space="preserve"> questions</w:t>
      </w:r>
      <w:r w:rsidRPr="002A15F5">
        <w:rPr>
          <w:i/>
        </w:rPr>
        <w:t xml:space="preserve">.  Instead, fill in for each question (change) below if you observed the change over the last month. In case you don’t know, you can ask </w:t>
      </w:r>
      <w:r>
        <w:rPr>
          <w:i/>
        </w:rPr>
        <w:t xml:space="preserve">the buyer </w:t>
      </w:r>
      <w:r w:rsidRPr="002A15F5">
        <w:rPr>
          <w:i/>
        </w:rPr>
        <w:t xml:space="preserve">about </w:t>
      </w:r>
      <w:r>
        <w:rPr>
          <w:i/>
        </w:rPr>
        <w:t xml:space="preserve">his/her </w:t>
      </w:r>
      <w:r w:rsidRPr="002A15F5">
        <w:rPr>
          <w:i/>
        </w:rPr>
        <w:t xml:space="preserve">activities of that month.  </w:t>
      </w:r>
    </w:p>
    <w:p w:rsidR="009B401C" w:rsidRPr="002A15F5" w:rsidRDefault="009B401C" w:rsidP="009B401C">
      <w:pPr>
        <w:spacing w:after="0"/>
        <w:rPr>
          <w:i/>
        </w:rPr>
      </w:pPr>
    </w:p>
    <w:p w:rsidR="009B401C" w:rsidRPr="002A15F5" w:rsidRDefault="009B401C" w:rsidP="009B401C">
      <w:pPr>
        <w:spacing w:after="0"/>
      </w:pPr>
      <w:r w:rsidRPr="002A15F5">
        <w:t xml:space="preserve">Did the following changes occur </w:t>
      </w:r>
      <w:r>
        <w:rPr>
          <w:rStyle w:val="longtext"/>
          <w:rFonts w:cs="Calibri"/>
          <w:color w:val="000000"/>
          <w:sz w:val="24"/>
          <w:szCs w:val="24"/>
          <w:shd w:val="clear" w:color="auto" w:fill="FFFFFF"/>
        </w:rPr>
        <w:t>since your last journal entry</w:t>
      </w:r>
      <w:r w:rsidRPr="002A15F5">
        <w:t>? (</w:t>
      </w:r>
      <w:r w:rsidRPr="002A15F5">
        <w:rPr>
          <w:i/>
        </w:rPr>
        <w:t>Use code)</w:t>
      </w:r>
      <w:r w:rsidRPr="002A15F5">
        <w:t xml:space="preserve"> </w:t>
      </w:r>
    </w:p>
    <w:p w:rsidR="009B401C" w:rsidRPr="00EE45D8" w:rsidRDefault="009B401C" w:rsidP="009B401C">
      <w:pPr>
        <w:spacing w:after="0"/>
        <w:rPr>
          <w:i/>
          <w:sz w:val="24"/>
        </w:rPr>
      </w:pPr>
      <w:r w:rsidRPr="002A15F5">
        <w:rPr>
          <w:i/>
        </w:rPr>
        <w:t>If YES, continue with follow-up questions on the next page</w:t>
      </w:r>
      <w:r w:rsidRPr="00EE45D8">
        <w:rPr>
          <w:i/>
          <w:sz w:val="24"/>
        </w:rPr>
        <w:t>.</w:t>
      </w:r>
    </w:p>
    <w:p w:rsidR="00BC515F" w:rsidRDefault="00BC515F" w:rsidP="00F44702">
      <w:pPr>
        <w:spacing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046"/>
        <w:gridCol w:w="1196"/>
      </w:tblGrid>
      <w:tr w:rsidR="00BC515F" w:rsidRPr="00BD17C2" w:rsidTr="00BD17C2">
        <w:tc>
          <w:tcPr>
            <w:tcW w:w="8046" w:type="dxa"/>
          </w:tcPr>
          <w:p w:rsidR="00BC515F" w:rsidRPr="00BD17C2" w:rsidRDefault="00BC515F" w:rsidP="00BD17C2">
            <w:pPr>
              <w:spacing w:after="0"/>
              <w:rPr>
                <w:b/>
              </w:rPr>
            </w:pPr>
            <w:r w:rsidRPr="00BD17C2">
              <w:rPr>
                <w:b/>
                <w:sz w:val="24"/>
              </w:rPr>
              <w:t>Activities</w:t>
            </w:r>
          </w:p>
        </w:tc>
        <w:tc>
          <w:tcPr>
            <w:tcW w:w="1196" w:type="dxa"/>
          </w:tcPr>
          <w:p w:rsidR="00BC515F" w:rsidRPr="00BD17C2" w:rsidRDefault="00BC515F" w:rsidP="00BD17C2">
            <w:pPr>
              <w:spacing w:after="0"/>
            </w:pPr>
            <w:r w:rsidRPr="00BD17C2">
              <w:t>NO = 0; YES=1</w:t>
            </w:r>
          </w:p>
        </w:tc>
      </w:tr>
      <w:tr w:rsidR="00BC515F" w:rsidRPr="00BD17C2" w:rsidTr="00BD17C2">
        <w:tc>
          <w:tcPr>
            <w:tcW w:w="8046" w:type="dxa"/>
          </w:tcPr>
          <w:p w:rsidR="00BC515F" w:rsidRPr="00BD17C2" w:rsidRDefault="00BC515F" w:rsidP="00BD17C2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cs="Calibri"/>
              </w:rPr>
            </w:pPr>
            <w:commentRangeStart w:id="0"/>
            <w:r w:rsidRPr="00BD17C2">
              <w:rPr>
                <w:rFonts w:cs="Calibri"/>
              </w:rPr>
              <w:t>Did the buyer</w:t>
            </w:r>
            <w:r>
              <w:rPr>
                <w:rFonts w:cs="Calibri"/>
              </w:rPr>
              <w:t>s</w:t>
            </w:r>
            <w:r w:rsidRPr="00BD17C2">
              <w:rPr>
                <w:rFonts w:cs="Calibri"/>
              </w:rPr>
              <w:t xml:space="preserve"> share any information about the market with other actors </w:t>
            </w:r>
            <w:r w:rsidR="009B401C">
              <w:rPr>
                <w:rStyle w:val="longtext"/>
                <w:rFonts w:cs="Calibri"/>
                <w:color w:val="000000"/>
                <w:sz w:val="24"/>
                <w:szCs w:val="24"/>
                <w:shd w:val="clear" w:color="auto" w:fill="FFFFFF"/>
              </w:rPr>
              <w:t>since your last journal entry</w:t>
            </w:r>
            <w:r w:rsidRPr="00BD17C2">
              <w:rPr>
                <w:rFonts w:cs="Calibri"/>
              </w:rPr>
              <w:t xml:space="preserve">? </w:t>
            </w:r>
            <w:commentRangeEnd w:id="0"/>
            <w:r w:rsidR="003F151D">
              <w:rPr>
                <w:rStyle w:val="CommentReference"/>
              </w:rPr>
              <w:commentReference w:id="0"/>
            </w:r>
            <w:r w:rsidRPr="00BD17C2">
              <w:rPr>
                <w:rFonts w:cs="Calibri"/>
              </w:rPr>
              <w:t>(e.g. paravets, retailer, producers, government) (E2)</w:t>
            </w:r>
          </w:p>
        </w:tc>
        <w:tc>
          <w:tcPr>
            <w:tcW w:w="1196" w:type="dxa"/>
          </w:tcPr>
          <w:p w:rsidR="00BC515F" w:rsidRPr="00BD17C2" w:rsidRDefault="00BC515F" w:rsidP="00BD17C2">
            <w:pPr>
              <w:spacing w:after="0"/>
              <w:rPr>
                <w:rFonts w:cs="Calibri"/>
              </w:rPr>
            </w:pPr>
          </w:p>
        </w:tc>
      </w:tr>
      <w:tr w:rsidR="00BC515F" w:rsidRPr="00BD17C2" w:rsidTr="00BD17C2">
        <w:tc>
          <w:tcPr>
            <w:tcW w:w="8046" w:type="dxa"/>
          </w:tcPr>
          <w:p w:rsidR="00BC515F" w:rsidRPr="00BD17C2" w:rsidRDefault="00BC515F" w:rsidP="00BD17C2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cs="Calibri"/>
              </w:rPr>
            </w:pPr>
            <w:r w:rsidRPr="00BD17C2">
              <w:rPr>
                <w:rFonts w:cs="Calibri"/>
              </w:rPr>
              <w:t xml:space="preserve">Did the buyer undertake any action to follow up on the decisions in the IP meeting(s) </w:t>
            </w:r>
            <w:r w:rsidR="009B401C">
              <w:rPr>
                <w:rStyle w:val="longtext"/>
                <w:rFonts w:cs="Calibri"/>
                <w:color w:val="000000"/>
                <w:sz w:val="24"/>
                <w:szCs w:val="24"/>
                <w:shd w:val="clear" w:color="auto" w:fill="FFFFFF"/>
              </w:rPr>
              <w:t>since your last journal entry</w:t>
            </w:r>
            <w:r w:rsidRPr="00BD17C2">
              <w:rPr>
                <w:rFonts w:cs="Calibri"/>
              </w:rPr>
              <w:t>? (E3)</w:t>
            </w:r>
          </w:p>
        </w:tc>
        <w:tc>
          <w:tcPr>
            <w:tcW w:w="1196" w:type="dxa"/>
          </w:tcPr>
          <w:p w:rsidR="00BC515F" w:rsidRPr="00BD17C2" w:rsidRDefault="00BC515F" w:rsidP="00BD17C2">
            <w:pPr>
              <w:spacing w:after="0"/>
              <w:rPr>
                <w:rFonts w:cs="Calibri"/>
              </w:rPr>
            </w:pPr>
          </w:p>
        </w:tc>
      </w:tr>
      <w:tr w:rsidR="00BC515F" w:rsidRPr="00BD17C2" w:rsidTr="00BD17C2">
        <w:tc>
          <w:tcPr>
            <w:tcW w:w="8046" w:type="dxa"/>
          </w:tcPr>
          <w:p w:rsidR="00BC515F" w:rsidRPr="009B401C" w:rsidRDefault="00BC515F" w:rsidP="00BD17C2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cs="Calibri"/>
              </w:rPr>
            </w:pPr>
            <w:r w:rsidRPr="009B401C">
              <w:rPr>
                <w:rFonts w:cs="Calibri"/>
              </w:rPr>
              <w:t xml:space="preserve">Did the buyer undertake actions with other actors </w:t>
            </w:r>
            <w:r w:rsidR="009B401C" w:rsidRPr="009B401C">
              <w:rPr>
                <w:rStyle w:val="longtext"/>
                <w:rFonts w:cs="Calibri"/>
                <w:color w:val="000000"/>
                <w:sz w:val="24"/>
                <w:szCs w:val="24"/>
                <w:shd w:val="clear" w:color="auto" w:fill="FFFFFF"/>
              </w:rPr>
              <w:t>since your last journal entry</w:t>
            </w:r>
            <w:r w:rsidRPr="009B401C">
              <w:rPr>
                <w:rFonts w:cs="Calibri"/>
              </w:rPr>
              <w:t>? (e.g. paravets, retailer, producers, government) (G1)</w:t>
            </w:r>
          </w:p>
        </w:tc>
        <w:tc>
          <w:tcPr>
            <w:tcW w:w="1196" w:type="dxa"/>
          </w:tcPr>
          <w:p w:rsidR="00BC515F" w:rsidRPr="00BD17C2" w:rsidRDefault="00BC515F" w:rsidP="00BD17C2">
            <w:pPr>
              <w:spacing w:after="0"/>
              <w:rPr>
                <w:rFonts w:cs="Calibri"/>
              </w:rPr>
            </w:pPr>
          </w:p>
        </w:tc>
      </w:tr>
      <w:tr w:rsidR="00BC515F" w:rsidRPr="00BD17C2" w:rsidTr="00BD17C2">
        <w:tc>
          <w:tcPr>
            <w:tcW w:w="8046" w:type="dxa"/>
          </w:tcPr>
          <w:p w:rsidR="00BC515F" w:rsidRPr="00BD17C2" w:rsidRDefault="00BC515F" w:rsidP="00BD17C2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cs="Calibri"/>
              </w:rPr>
            </w:pPr>
            <w:r w:rsidRPr="00BD17C2">
              <w:rPr>
                <w:rFonts w:cs="Calibri"/>
              </w:rPr>
              <w:t xml:space="preserve">Did the buyer </w:t>
            </w:r>
            <w:r w:rsidRPr="00BD17C2">
              <w:rPr>
                <w:rStyle w:val="longtext"/>
                <w:rFonts w:cs="Calibri"/>
                <w:color w:val="000000"/>
                <w:shd w:val="clear" w:color="auto" w:fill="FFFFFF"/>
                <w:lang w:val="en-US"/>
              </w:rPr>
              <w:t xml:space="preserve">collect </w:t>
            </w:r>
            <w:r>
              <w:rPr>
                <w:rStyle w:val="longtext"/>
                <w:rFonts w:cs="Calibri"/>
                <w:color w:val="000000"/>
                <w:shd w:val="clear" w:color="auto" w:fill="FFFFFF"/>
                <w:lang w:val="en-US"/>
              </w:rPr>
              <w:t xml:space="preserve">information on the supply of goats from producers/promoters </w:t>
            </w:r>
            <w:r w:rsidR="009B401C">
              <w:rPr>
                <w:rStyle w:val="longtext"/>
                <w:rFonts w:cs="Calibri"/>
                <w:color w:val="000000"/>
                <w:sz w:val="24"/>
                <w:szCs w:val="24"/>
                <w:shd w:val="clear" w:color="auto" w:fill="FFFFFF"/>
              </w:rPr>
              <w:t>since your last journal entry</w:t>
            </w:r>
            <w:r w:rsidRPr="00BD17C2">
              <w:rPr>
                <w:rFonts w:cs="Calibri"/>
              </w:rPr>
              <w:t>? (A1)</w:t>
            </w:r>
          </w:p>
        </w:tc>
        <w:tc>
          <w:tcPr>
            <w:tcW w:w="1196" w:type="dxa"/>
          </w:tcPr>
          <w:p w:rsidR="00BC515F" w:rsidRPr="00BD17C2" w:rsidRDefault="00BC515F" w:rsidP="00BD17C2">
            <w:pPr>
              <w:spacing w:after="0"/>
              <w:rPr>
                <w:rFonts w:cs="Calibri"/>
              </w:rPr>
            </w:pPr>
          </w:p>
        </w:tc>
      </w:tr>
      <w:tr w:rsidR="00BC515F" w:rsidRPr="00BD17C2" w:rsidTr="00BD17C2">
        <w:tc>
          <w:tcPr>
            <w:tcW w:w="8046" w:type="dxa"/>
          </w:tcPr>
          <w:p w:rsidR="00BC515F" w:rsidRPr="00BD17C2" w:rsidRDefault="00BC515F" w:rsidP="00BD17C2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cs="Calibri"/>
              </w:rPr>
            </w:pPr>
            <w:r>
              <w:rPr>
                <w:rStyle w:val="longtext"/>
                <w:rFonts w:cs="Calibri"/>
                <w:color w:val="000000"/>
                <w:shd w:val="clear" w:color="auto" w:fill="FFFFFF"/>
              </w:rPr>
              <w:t>Is the buyer satisfied with the supply of goats (based on consumer preference)</w:t>
            </w:r>
            <w:r w:rsidRPr="00BD17C2">
              <w:rPr>
                <w:rFonts w:cs="Calibri"/>
              </w:rPr>
              <w:t xml:space="preserve">? (A3) </w:t>
            </w:r>
          </w:p>
        </w:tc>
        <w:tc>
          <w:tcPr>
            <w:tcW w:w="1196" w:type="dxa"/>
          </w:tcPr>
          <w:p w:rsidR="00BC515F" w:rsidRPr="00BD17C2" w:rsidRDefault="00BC515F" w:rsidP="00BD17C2">
            <w:pPr>
              <w:spacing w:after="0"/>
              <w:rPr>
                <w:rFonts w:cs="Calibri"/>
              </w:rPr>
            </w:pPr>
          </w:p>
        </w:tc>
      </w:tr>
      <w:tr w:rsidR="00BC515F" w:rsidRPr="00BD17C2" w:rsidTr="00C21A7A">
        <w:tc>
          <w:tcPr>
            <w:tcW w:w="8046" w:type="dxa"/>
          </w:tcPr>
          <w:p w:rsidR="00BC515F" w:rsidRPr="00BD17C2" w:rsidRDefault="00BC515F" w:rsidP="00C21A7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cs="Calibri"/>
              </w:rPr>
            </w:pPr>
            <w:commentRangeStart w:id="1"/>
            <w:r>
              <w:rPr>
                <w:rStyle w:val="longtext"/>
                <w:rFonts w:cs="Calibri"/>
                <w:color w:val="000000"/>
                <w:shd w:val="clear" w:color="auto" w:fill="FFFFFF"/>
                <w:lang w:val="en-US"/>
              </w:rPr>
              <w:t>Has there been any investment in infrastructure</w:t>
            </w:r>
            <w:r w:rsidRPr="00BD17C2">
              <w:rPr>
                <w:rStyle w:val="longtext"/>
                <w:rFonts w:cs="Calibri"/>
                <w:color w:val="000000"/>
                <w:shd w:val="clear" w:color="auto" w:fill="FFFFFF"/>
                <w:lang w:val="en-US"/>
              </w:rPr>
              <w:t xml:space="preserve"> </w:t>
            </w:r>
            <w:r w:rsidR="009B401C">
              <w:rPr>
                <w:rStyle w:val="longtext"/>
                <w:rFonts w:cs="Calibri"/>
                <w:color w:val="000000"/>
                <w:sz w:val="24"/>
                <w:szCs w:val="24"/>
                <w:shd w:val="clear" w:color="auto" w:fill="FFFFFF"/>
              </w:rPr>
              <w:t>since your last journal entry</w:t>
            </w:r>
            <w:r w:rsidRPr="00BD17C2">
              <w:rPr>
                <w:rStyle w:val="longtext"/>
                <w:rFonts w:cs="Calibri"/>
                <w:color w:val="000000"/>
                <w:shd w:val="clear" w:color="auto" w:fill="FFFFFF"/>
                <w:lang w:val="en-US"/>
              </w:rPr>
              <w:t>? (A2)</w:t>
            </w:r>
            <w:commentRangeEnd w:id="1"/>
            <w:r w:rsidR="00677518">
              <w:rPr>
                <w:rStyle w:val="CommentReference"/>
              </w:rPr>
              <w:commentReference w:id="1"/>
            </w:r>
          </w:p>
        </w:tc>
        <w:tc>
          <w:tcPr>
            <w:tcW w:w="1196" w:type="dxa"/>
          </w:tcPr>
          <w:p w:rsidR="00BC515F" w:rsidRPr="00BD17C2" w:rsidRDefault="00BC515F" w:rsidP="00C21A7A">
            <w:pPr>
              <w:spacing w:after="0"/>
              <w:rPr>
                <w:rFonts w:cs="Calibri"/>
              </w:rPr>
            </w:pPr>
          </w:p>
        </w:tc>
      </w:tr>
      <w:tr w:rsidR="00BC515F" w:rsidRPr="00BD17C2" w:rsidTr="00BD17C2">
        <w:tc>
          <w:tcPr>
            <w:tcW w:w="8046" w:type="dxa"/>
          </w:tcPr>
          <w:p w:rsidR="00BC515F" w:rsidRPr="00BD17C2" w:rsidRDefault="00BC515F" w:rsidP="00BD17C2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cs="Calibri"/>
              </w:rPr>
            </w:pPr>
            <w:r>
              <w:rPr>
                <w:rFonts w:cs="Calibri"/>
              </w:rPr>
              <w:t xml:space="preserve">Did any other </w:t>
            </w:r>
            <w:r w:rsidRPr="00BD17C2">
              <w:rPr>
                <w:rFonts w:cs="Calibri"/>
              </w:rPr>
              <w:t>change of the buyer</w:t>
            </w:r>
            <w:r w:rsidR="009B401C">
              <w:rPr>
                <w:rFonts w:cs="Calibri"/>
              </w:rPr>
              <w:t>s or slaugther</w:t>
            </w:r>
            <w:r w:rsidRPr="00BD17C2">
              <w:rPr>
                <w:rFonts w:cs="Calibri"/>
              </w:rPr>
              <w:t xml:space="preserve"> occur </w:t>
            </w:r>
            <w:r w:rsidRPr="00BD17C2">
              <w:rPr>
                <w:rStyle w:val="longtext"/>
                <w:rFonts w:cs="Calibri"/>
                <w:color w:val="000000"/>
                <w:shd w:val="clear" w:color="auto" w:fill="FFFFFF"/>
              </w:rPr>
              <w:t>over the past three months</w:t>
            </w:r>
            <w:r w:rsidRPr="00BD17C2">
              <w:rPr>
                <w:rFonts w:cs="Calibri"/>
              </w:rPr>
              <w:t>?</w:t>
            </w:r>
          </w:p>
          <w:p w:rsidR="00BC515F" w:rsidRPr="00BD17C2" w:rsidRDefault="00BC515F" w:rsidP="00BD17C2">
            <w:pPr>
              <w:pStyle w:val="ListParagraph"/>
              <w:spacing w:after="0"/>
              <w:ind w:left="360"/>
              <w:rPr>
                <w:rFonts w:cs="Calibri"/>
              </w:rPr>
            </w:pPr>
          </w:p>
        </w:tc>
        <w:tc>
          <w:tcPr>
            <w:tcW w:w="1196" w:type="dxa"/>
          </w:tcPr>
          <w:p w:rsidR="00BC515F" w:rsidRPr="00BD17C2" w:rsidRDefault="00BC515F" w:rsidP="00BD17C2">
            <w:pPr>
              <w:spacing w:after="0"/>
              <w:rPr>
                <w:rFonts w:cs="Calibri"/>
              </w:rPr>
            </w:pPr>
          </w:p>
        </w:tc>
      </w:tr>
    </w:tbl>
    <w:p w:rsidR="00BC515F" w:rsidRDefault="00BC515F" w:rsidP="00273E82">
      <w:pPr>
        <w:spacing w:after="0" w:line="360" w:lineRule="auto"/>
      </w:pPr>
    </w:p>
    <w:p w:rsidR="00BC515F" w:rsidRDefault="00A165D4" w:rsidP="009B401C">
      <w:pPr>
        <w:rPr>
          <w:b/>
          <w:sz w:val="28"/>
        </w:rPr>
      </w:pPr>
      <w:ins w:id="2" w:author="rev1" w:date="2011-10-25T12:06:00Z">
        <w:r>
          <w:t xml:space="preserve">Can we have something </w:t>
        </w:r>
        <w:r>
          <w:t>about</w:t>
        </w:r>
        <w:r>
          <w:t xml:space="preserve"> changes in practices of butchers or more information/awareness or capacity building etc..</w:t>
        </w:r>
      </w:ins>
      <w:r w:rsidR="00BC515F">
        <w:br w:type="page"/>
      </w:r>
      <w:r w:rsidR="00BC515F" w:rsidRPr="00307C81">
        <w:rPr>
          <w:b/>
          <w:sz w:val="28"/>
        </w:rPr>
        <w:lastRenderedPageBreak/>
        <w:t>Follow-up questions</w:t>
      </w:r>
    </w:p>
    <w:p w:rsidR="009B401C" w:rsidRPr="002A15F5" w:rsidRDefault="009B401C" w:rsidP="009B401C">
      <w:pPr>
        <w:spacing w:after="0"/>
        <w:rPr>
          <w:i/>
          <w:sz w:val="24"/>
          <w:szCs w:val="24"/>
        </w:rPr>
      </w:pPr>
      <w:r w:rsidRPr="002A15F5">
        <w:rPr>
          <w:b/>
          <w:i/>
          <w:sz w:val="24"/>
          <w:szCs w:val="24"/>
        </w:rPr>
        <w:t>INSTRUCTIONS</w:t>
      </w:r>
      <w:r w:rsidRPr="002A15F5">
        <w:rPr>
          <w:i/>
          <w:sz w:val="24"/>
          <w:szCs w:val="24"/>
        </w:rPr>
        <w:t xml:space="preserve">: The aim of this outcome journal is to monitor changes </w:t>
      </w:r>
      <w:r>
        <w:rPr>
          <w:i/>
          <w:sz w:val="24"/>
          <w:szCs w:val="24"/>
        </w:rPr>
        <w:t xml:space="preserve">of the buyers on the basis of </w:t>
      </w:r>
      <w:r w:rsidRPr="002A15F5">
        <w:rPr>
          <w:i/>
          <w:sz w:val="24"/>
          <w:szCs w:val="24"/>
        </w:rPr>
        <w:t xml:space="preserve">your observations. Please write down </w:t>
      </w:r>
      <w:r w:rsidRPr="002A15F5">
        <w:rPr>
          <w:i/>
          <w:sz w:val="24"/>
          <w:szCs w:val="24"/>
          <w:u w:val="single"/>
        </w:rPr>
        <w:t>in your own words what you observed</w:t>
      </w:r>
      <w:r>
        <w:rPr>
          <w:i/>
          <w:sz w:val="24"/>
          <w:szCs w:val="24"/>
          <w:u w:val="single"/>
        </w:rPr>
        <w:t>, saw or heard</w:t>
      </w:r>
      <w:r w:rsidRPr="002A15F5">
        <w:rPr>
          <w:i/>
          <w:sz w:val="24"/>
          <w:szCs w:val="24"/>
        </w:rPr>
        <w:t xml:space="preserve">. Use the questions below as guidance, but </w:t>
      </w:r>
      <w:r>
        <w:rPr>
          <w:i/>
          <w:sz w:val="24"/>
          <w:szCs w:val="24"/>
        </w:rPr>
        <w:t>DO NOT</w:t>
      </w:r>
      <w:r w:rsidRPr="002A15F5">
        <w:rPr>
          <w:i/>
          <w:sz w:val="24"/>
          <w:szCs w:val="24"/>
        </w:rPr>
        <w:t xml:space="preserve"> use them as</w:t>
      </w:r>
      <w:r>
        <w:rPr>
          <w:i/>
          <w:sz w:val="24"/>
          <w:szCs w:val="24"/>
        </w:rPr>
        <w:t xml:space="preserve"> formal</w:t>
      </w:r>
      <w:r w:rsidRPr="002A15F5">
        <w:rPr>
          <w:i/>
          <w:sz w:val="24"/>
          <w:szCs w:val="24"/>
        </w:rPr>
        <w:t xml:space="preserve"> interview questions to the </w:t>
      </w:r>
      <w:r>
        <w:rPr>
          <w:i/>
          <w:sz w:val="24"/>
          <w:szCs w:val="24"/>
        </w:rPr>
        <w:t>buyers, but you can ask the buyer for additional explanation if you don’t know</w:t>
      </w:r>
      <w:r w:rsidRPr="002A15F5">
        <w:rPr>
          <w:i/>
          <w:sz w:val="24"/>
          <w:szCs w:val="24"/>
        </w:rPr>
        <w:t xml:space="preserve">. </w:t>
      </w:r>
      <w:r>
        <w:rPr>
          <w:i/>
          <w:sz w:val="24"/>
          <w:szCs w:val="24"/>
        </w:rPr>
        <w:t xml:space="preserve">Write down all information that you think is relevant, even though it might not be explicitly asked in the guidance-questions. </w:t>
      </w:r>
    </w:p>
    <w:p w:rsidR="00BC515F" w:rsidRPr="00307C81" w:rsidRDefault="00BC515F" w:rsidP="00F12FCB">
      <w:pPr>
        <w:spacing w:after="0"/>
        <w:rPr>
          <w:b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242"/>
      </w:tblGrid>
      <w:tr w:rsidR="00BC515F" w:rsidRPr="00BD17C2" w:rsidTr="00293F06">
        <w:trPr>
          <w:trHeight w:val="450"/>
        </w:trPr>
        <w:tc>
          <w:tcPr>
            <w:tcW w:w="9242" w:type="dxa"/>
          </w:tcPr>
          <w:p w:rsidR="00BC515F" w:rsidRDefault="00BC515F" w:rsidP="00AF388E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>Information sharing</w:t>
            </w:r>
          </w:p>
          <w:p w:rsidR="00BC515F" w:rsidRDefault="00BC515F" w:rsidP="00AF388E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>With whom did the buyer</w:t>
            </w:r>
            <w:r w:rsidR="009B401C">
              <w:t>s</w:t>
            </w:r>
            <w:r>
              <w:t xml:space="preserve"> share information?</w:t>
            </w:r>
          </w:p>
          <w:p w:rsidR="009B401C" w:rsidRDefault="009B401C" w:rsidP="00AF388E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>Why did the buyers share information?</w:t>
            </w:r>
          </w:p>
          <w:p w:rsidR="00BC515F" w:rsidRDefault="00BC515F" w:rsidP="00AF388E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>What information was shared?</w:t>
            </w:r>
          </w:p>
          <w:p w:rsidR="00BC515F" w:rsidRPr="00BD17C2" w:rsidRDefault="00BC515F" w:rsidP="00AF388E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>When was the information shared?</w:t>
            </w:r>
          </w:p>
        </w:tc>
      </w:tr>
      <w:tr w:rsidR="00BC515F" w:rsidRPr="00BD17C2" w:rsidTr="009B401C">
        <w:trPr>
          <w:trHeight w:val="2583"/>
        </w:trPr>
        <w:tc>
          <w:tcPr>
            <w:tcW w:w="9242" w:type="dxa"/>
          </w:tcPr>
          <w:p w:rsidR="00BC515F" w:rsidRDefault="00BC515F" w:rsidP="0004564F">
            <w:pPr>
              <w:spacing w:after="0" w:line="240" w:lineRule="auto"/>
            </w:pPr>
            <w:r w:rsidRPr="00BD17C2">
              <w:t>Description of the change:</w:t>
            </w:r>
          </w:p>
          <w:p w:rsidR="00BC515F" w:rsidRDefault="00BC515F" w:rsidP="0004564F">
            <w:pPr>
              <w:spacing w:after="0" w:line="240" w:lineRule="auto"/>
            </w:pPr>
          </w:p>
          <w:p w:rsidR="00BC515F" w:rsidRDefault="00BC515F" w:rsidP="0004564F">
            <w:pPr>
              <w:spacing w:after="0" w:line="240" w:lineRule="auto"/>
            </w:pPr>
          </w:p>
          <w:p w:rsidR="00BC515F" w:rsidRDefault="00BC515F" w:rsidP="0004564F">
            <w:pPr>
              <w:spacing w:after="0" w:line="240" w:lineRule="auto"/>
            </w:pPr>
          </w:p>
          <w:p w:rsidR="00BC515F" w:rsidRDefault="00BC515F" w:rsidP="0004564F">
            <w:pPr>
              <w:spacing w:after="0" w:line="240" w:lineRule="auto"/>
            </w:pPr>
          </w:p>
          <w:p w:rsidR="00BC515F" w:rsidRDefault="00BC515F" w:rsidP="0004564F">
            <w:pPr>
              <w:spacing w:after="0" w:line="240" w:lineRule="auto"/>
            </w:pPr>
          </w:p>
          <w:p w:rsidR="00BC515F" w:rsidRDefault="00BC515F" w:rsidP="0004564F">
            <w:pPr>
              <w:spacing w:after="0" w:line="240" w:lineRule="auto"/>
            </w:pPr>
          </w:p>
          <w:p w:rsidR="00BC515F" w:rsidRDefault="00BC515F" w:rsidP="0004564F">
            <w:pPr>
              <w:spacing w:after="0" w:line="240" w:lineRule="auto"/>
            </w:pPr>
          </w:p>
          <w:p w:rsidR="00BC515F" w:rsidRPr="00BD17C2" w:rsidRDefault="00BC515F" w:rsidP="0004564F">
            <w:pPr>
              <w:spacing w:after="0" w:line="240" w:lineRule="auto"/>
            </w:pPr>
          </w:p>
        </w:tc>
      </w:tr>
      <w:tr w:rsidR="00BC515F" w:rsidRPr="00BD17C2" w:rsidTr="00CC54E6">
        <w:trPr>
          <w:trHeight w:val="450"/>
        </w:trPr>
        <w:tc>
          <w:tcPr>
            <w:tcW w:w="9242" w:type="dxa"/>
          </w:tcPr>
          <w:p w:rsidR="00BC515F" w:rsidRDefault="00BC515F" w:rsidP="00AF388E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>Actions following up IP meeting</w:t>
            </w:r>
          </w:p>
          <w:p w:rsidR="00BC515F" w:rsidRDefault="00BC515F" w:rsidP="00AF388E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>What actions were undertaken?</w:t>
            </w:r>
          </w:p>
          <w:p w:rsidR="00BC515F" w:rsidRPr="00BD17C2" w:rsidRDefault="00BC515F" w:rsidP="00AF388E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>When were the actions undertaken?</w:t>
            </w:r>
          </w:p>
        </w:tc>
      </w:tr>
      <w:tr w:rsidR="00BC515F" w:rsidRPr="00BD17C2" w:rsidTr="009B401C">
        <w:trPr>
          <w:trHeight w:val="4574"/>
        </w:trPr>
        <w:tc>
          <w:tcPr>
            <w:tcW w:w="9242" w:type="dxa"/>
          </w:tcPr>
          <w:p w:rsidR="00BC515F" w:rsidRPr="00BD17C2" w:rsidRDefault="00BC515F" w:rsidP="0004564F">
            <w:pPr>
              <w:spacing w:after="0" w:line="240" w:lineRule="auto"/>
            </w:pPr>
            <w:r w:rsidRPr="00BD17C2">
              <w:t>Description of the change:</w:t>
            </w:r>
          </w:p>
        </w:tc>
      </w:tr>
    </w:tbl>
    <w:p w:rsidR="009B401C" w:rsidRDefault="009B401C"/>
    <w:p w:rsidR="009B401C" w:rsidRDefault="009B401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242"/>
      </w:tblGrid>
      <w:tr w:rsidR="00BC515F" w:rsidRPr="00BD17C2" w:rsidTr="00866A1C">
        <w:trPr>
          <w:trHeight w:val="450"/>
        </w:trPr>
        <w:tc>
          <w:tcPr>
            <w:tcW w:w="9242" w:type="dxa"/>
          </w:tcPr>
          <w:p w:rsidR="00BC515F" w:rsidRDefault="009B401C" w:rsidP="00AF388E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lastRenderedPageBreak/>
              <w:br w:type="page"/>
            </w:r>
            <w:r w:rsidR="00BC515F">
              <w:t>Shared actions with other actors:</w:t>
            </w:r>
          </w:p>
          <w:p w:rsidR="00BC515F" w:rsidRDefault="00BC515F" w:rsidP="00AF388E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>What was the shared action?</w:t>
            </w:r>
          </w:p>
          <w:p w:rsidR="009B401C" w:rsidRDefault="009B401C" w:rsidP="00AF388E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>Why was it undertaken?</w:t>
            </w:r>
          </w:p>
          <w:p w:rsidR="00BC515F" w:rsidRDefault="00BC515F" w:rsidP="00AF388E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>With whom was the action undertaken?</w:t>
            </w:r>
          </w:p>
          <w:p w:rsidR="00BC515F" w:rsidRPr="00BD17C2" w:rsidRDefault="00BC515F" w:rsidP="00AF388E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>When was it undertaken?</w:t>
            </w:r>
          </w:p>
        </w:tc>
      </w:tr>
      <w:tr w:rsidR="00BC515F" w:rsidRPr="00BD17C2" w:rsidTr="00AF388E">
        <w:trPr>
          <w:trHeight w:val="2330"/>
        </w:trPr>
        <w:tc>
          <w:tcPr>
            <w:tcW w:w="9242" w:type="dxa"/>
          </w:tcPr>
          <w:p w:rsidR="00BC515F" w:rsidRPr="00BD17C2" w:rsidRDefault="00BC515F" w:rsidP="0004564F">
            <w:pPr>
              <w:spacing w:after="0" w:line="240" w:lineRule="auto"/>
            </w:pPr>
            <w:r w:rsidRPr="00BD17C2">
              <w:t>Description of the change:</w:t>
            </w:r>
          </w:p>
        </w:tc>
      </w:tr>
      <w:tr w:rsidR="00BC515F" w:rsidRPr="00BD17C2" w:rsidTr="00E33C28">
        <w:trPr>
          <w:trHeight w:val="450"/>
        </w:trPr>
        <w:tc>
          <w:tcPr>
            <w:tcW w:w="9242" w:type="dxa"/>
          </w:tcPr>
          <w:p w:rsidR="00BC515F" w:rsidRDefault="00BC515F" w:rsidP="00AF388E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>Information collection (production)</w:t>
            </w:r>
          </w:p>
          <w:p w:rsidR="00BC515F" w:rsidRDefault="00BC515F" w:rsidP="00AF388E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>Why did the buyer collect information?</w:t>
            </w:r>
          </w:p>
          <w:p w:rsidR="00BC515F" w:rsidRDefault="00BC515F" w:rsidP="00AF388E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>What information was collected?</w:t>
            </w:r>
          </w:p>
          <w:p w:rsidR="00BC515F" w:rsidRDefault="00BC515F" w:rsidP="00AF388E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>How was the information collected?</w:t>
            </w:r>
          </w:p>
          <w:p w:rsidR="00BC515F" w:rsidRDefault="00BC515F" w:rsidP="00AF388E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>When/how frequently was the information collected?</w:t>
            </w:r>
          </w:p>
          <w:p w:rsidR="00BC515F" w:rsidRPr="00BD17C2" w:rsidRDefault="00BC515F" w:rsidP="00AF388E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 xml:space="preserve">How did the buyer use the information? </w:t>
            </w:r>
          </w:p>
        </w:tc>
      </w:tr>
      <w:tr w:rsidR="00BC515F" w:rsidRPr="00BD17C2" w:rsidTr="00AF388E">
        <w:trPr>
          <w:trHeight w:val="2312"/>
        </w:trPr>
        <w:tc>
          <w:tcPr>
            <w:tcW w:w="9242" w:type="dxa"/>
          </w:tcPr>
          <w:p w:rsidR="00BC515F" w:rsidRPr="00BD17C2" w:rsidRDefault="00BC515F" w:rsidP="0004564F">
            <w:pPr>
              <w:spacing w:after="0" w:line="240" w:lineRule="auto"/>
            </w:pPr>
            <w:r w:rsidRPr="00BD17C2">
              <w:t>Description of the change:</w:t>
            </w:r>
          </w:p>
        </w:tc>
      </w:tr>
      <w:tr w:rsidR="00BC515F" w:rsidRPr="00BD17C2" w:rsidTr="00F44E1F">
        <w:trPr>
          <w:trHeight w:val="450"/>
        </w:trPr>
        <w:tc>
          <w:tcPr>
            <w:tcW w:w="9242" w:type="dxa"/>
          </w:tcPr>
          <w:p w:rsidR="00BC515F" w:rsidRDefault="00BC515F" w:rsidP="002C4A72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>Consumers’ preferences</w:t>
            </w:r>
          </w:p>
          <w:p w:rsidR="00BC515F" w:rsidRDefault="00BC515F" w:rsidP="00AF388E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>How does the buyer decide on the quantity and quality of animals to buy?</w:t>
            </w:r>
          </w:p>
          <w:p w:rsidR="00BC515F" w:rsidRDefault="00BC515F" w:rsidP="00AF388E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>Did the buyer find out what the consumer preferences are?</w:t>
            </w:r>
          </w:p>
          <w:p w:rsidR="00BC515F" w:rsidRDefault="00BC515F" w:rsidP="00AF388E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>How did the buyer find out what consumers’ preferences were?</w:t>
            </w:r>
          </w:p>
          <w:p w:rsidR="00BC515F" w:rsidRDefault="00BC515F" w:rsidP="00AF388E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>What were their preferences?</w:t>
            </w:r>
          </w:p>
          <w:p w:rsidR="00BC515F" w:rsidRPr="00BD17C2" w:rsidRDefault="00BC515F" w:rsidP="00AF388E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>Did he undertake any action with this information?</w:t>
            </w:r>
          </w:p>
        </w:tc>
      </w:tr>
      <w:tr w:rsidR="00BC515F" w:rsidRPr="00BD17C2" w:rsidTr="00AF388E">
        <w:trPr>
          <w:trHeight w:val="2492"/>
        </w:trPr>
        <w:tc>
          <w:tcPr>
            <w:tcW w:w="9242" w:type="dxa"/>
          </w:tcPr>
          <w:p w:rsidR="00BC515F" w:rsidRPr="00BD17C2" w:rsidRDefault="00BC515F" w:rsidP="0004564F">
            <w:pPr>
              <w:spacing w:after="0" w:line="240" w:lineRule="auto"/>
            </w:pPr>
            <w:r w:rsidRPr="00BD17C2">
              <w:t>Description of the change:</w:t>
            </w:r>
          </w:p>
        </w:tc>
      </w:tr>
    </w:tbl>
    <w:p w:rsidR="009B401C" w:rsidRDefault="009B401C"/>
    <w:p w:rsidR="009B401C" w:rsidRDefault="009B401C">
      <w: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242"/>
      </w:tblGrid>
      <w:tr w:rsidR="00BC515F" w:rsidRPr="00BD17C2" w:rsidTr="00C21A7A">
        <w:trPr>
          <w:trHeight w:val="450"/>
        </w:trPr>
        <w:tc>
          <w:tcPr>
            <w:tcW w:w="9242" w:type="dxa"/>
          </w:tcPr>
          <w:p w:rsidR="00BC515F" w:rsidRDefault="00BC515F" w:rsidP="00C21A7A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lastRenderedPageBreak/>
              <w:t>Investment in infrastructure</w:t>
            </w:r>
          </w:p>
          <w:p w:rsidR="00BC515F" w:rsidRDefault="00BC515F" w:rsidP="00C21A7A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>What was the investment?</w:t>
            </w:r>
          </w:p>
          <w:p w:rsidR="00BC515F" w:rsidRPr="00BD17C2" w:rsidRDefault="00BC515F" w:rsidP="009B401C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 xml:space="preserve">What are the implications of the investment for </w:t>
            </w:r>
            <w:r w:rsidR="009B401C">
              <w:t>ImGoats</w:t>
            </w:r>
            <w:r>
              <w:t>?</w:t>
            </w:r>
          </w:p>
        </w:tc>
      </w:tr>
      <w:tr w:rsidR="00BC515F" w:rsidRPr="00BD17C2" w:rsidTr="009B401C">
        <w:trPr>
          <w:trHeight w:val="3484"/>
        </w:trPr>
        <w:tc>
          <w:tcPr>
            <w:tcW w:w="9242" w:type="dxa"/>
          </w:tcPr>
          <w:p w:rsidR="00BC515F" w:rsidRPr="00BD17C2" w:rsidRDefault="00BC515F" w:rsidP="00C21A7A">
            <w:pPr>
              <w:spacing w:after="0" w:line="240" w:lineRule="auto"/>
            </w:pPr>
            <w:r w:rsidRPr="00BD17C2">
              <w:t>Description of the change:</w:t>
            </w:r>
          </w:p>
        </w:tc>
      </w:tr>
      <w:tr w:rsidR="00BC515F" w:rsidRPr="00BD17C2" w:rsidTr="00046570">
        <w:trPr>
          <w:trHeight w:val="450"/>
        </w:trPr>
        <w:tc>
          <w:tcPr>
            <w:tcW w:w="9242" w:type="dxa"/>
          </w:tcPr>
          <w:p w:rsidR="00BC515F" w:rsidRDefault="00BC515F" w:rsidP="00AF388E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>Other behavioural change</w:t>
            </w:r>
          </w:p>
          <w:p w:rsidR="00BC515F" w:rsidRPr="00BD17C2" w:rsidRDefault="00BC515F" w:rsidP="00AF388E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>What was the change? (</w:t>
            </w:r>
            <w:r w:rsidRPr="00B925DF">
              <w:rPr>
                <w:i/>
              </w:rPr>
              <w:t>please describe</w:t>
            </w:r>
            <w:r>
              <w:t>)</w:t>
            </w:r>
          </w:p>
        </w:tc>
      </w:tr>
      <w:tr w:rsidR="00BC515F" w:rsidRPr="00BD17C2" w:rsidTr="009B401C">
        <w:trPr>
          <w:trHeight w:val="4747"/>
        </w:trPr>
        <w:tc>
          <w:tcPr>
            <w:tcW w:w="9242" w:type="dxa"/>
          </w:tcPr>
          <w:p w:rsidR="00BC515F" w:rsidRPr="00BD17C2" w:rsidRDefault="00BC515F" w:rsidP="0004564F">
            <w:pPr>
              <w:spacing w:after="0" w:line="240" w:lineRule="auto"/>
            </w:pPr>
            <w:r w:rsidRPr="00BD17C2">
              <w:t>Description of the change</w:t>
            </w:r>
            <w:r>
              <w:t>:</w:t>
            </w:r>
          </w:p>
        </w:tc>
      </w:tr>
    </w:tbl>
    <w:p w:rsidR="00BC515F" w:rsidRDefault="00BC515F" w:rsidP="00F36370">
      <w:pPr>
        <w:spacing w:after="0"/>
      </w:pPr>
    </w:p>
    <w:sectPr w:rsidR="00BC515F" w:rsidSect="00C7307C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rev1" w:date="2011-10-25T12:06:00Z" w:initials="r">
    <w:p w:rsidR="003F151D" w:rsidRDefault="003F151D">
      <w:pPr>
        <w:pStyle w:val="CommentText"/>
      </w:pPr>
      <w:r>
        <w:rPr>
          <w:rStyle w:val="CommentReference"/>
        </w:rPr>
        <w:annotationRef/>
      </w:r>
      <w:r>
        <w:t>Outside of IPs- could be meeting, could be on phone or some other means..</w:t>
      </w:r>
    </w:p>
  </w:comment>
  <w:comment w:id="1" w:author="rev1" w:date="2011-10-25T12:06:00Z" w:initials="r">
    <w:p w:rsidR="00677518" w:rsidRDefault="00677518">
      <w:pPr>
        <w:pStyle w:val="CommentText"/>
      </w:pPr>
      <w:r>
        <w:rPr>
          <w:rStyle w:val="CommentReference"/>
        </w:rPr>
        <w:annotationRef/>
      </w:r>
      <w:r>
        <w:t>Not sure about this..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2817" w:rsidRDefault="005A2817" w:rsidP="00F36370">
      <w:pPr>
        <w:spacing w:after="0" w:line="240" w:lineRule="auto"/>
      </w:pPr>
      <w:r>
        <w:separator/>
      </w:r>
    </w:p>
  </w:endnote>
  <w:endnote w:type="continuationSeparator" w:id="0">
    <w:p w:rsidR="005A2817" w:rsidRDefault="005A2817" w:rsidP="00F36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15F" w:rsidRDefault="001F6BAD">
    <w:pPr>
      <w:pStyle w:val="Footer"/>
      <w:jc w:val="right"/>
    </w:pPr>
    <w:fldSimple w:instr=" PAGE   \* MERGEFORMAT ">
      <w:r w:rsidR="00A165D4">
        <w:rPr>
          <w:noProof/>
        </w:rPr>
        <w:t>1</w:t>
      </w:r>
    </w:fldSimple>
  </w:p>
  <w:p w:rsidR="00BC515F" w:rsidRDefault="00BC515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2817" w:rsidRDefault="005A2817" w:rsidP="00F36370">
      <w:pPr>
        <w:spacing w:after="0" w:line="240" w:lineRule="auto"/>
      </w:pPr>
      <w:r>
        <w:separator/>
      </w:r>
    </w:p>
  </w:footnote>
  <w:footnote w:type="continuationSeparator" w:id="0">
    <w:p w:rsidR="005A2817" w:rsidRDefault="005A2817" w:rsidP="00F363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A511F"/>
    <w:multiLevelType w:val="hybridMultilevel"/>
    <w:tmpl w:val="C43CDAC8"/>
    <w:lvl w:ilvl="0" w:tplc="08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43EF6EF5"/>
    <w:multiLevelType w:val="hybridMultilevel"/>
    <w:tmpl w:val="07BC185A"/>
    <w:lvl w:ilvl="0" w:tplc="F642DA8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5BE4710F"/>
    <w:multiLevelType w:val="hybridMultilevel"/>
    <w:tmpl w:val="074AFF52"/>
    <w:lvl w:ilvl="0" w:tplc="08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6AC84906"/>
    <w:multiLevelType w:val="hybridMultilevel"/>
    <w:tmpl w:val="50AE7A26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18D6"/>
    <w:rsid w:val="0004564F"/>
    <w:rsid w:val="00046570"/>
    <w:rsid w:val="0009258B"/>
    <w:rsid w:val="000C7F19"/>
    <w:rsid w:val="00111E80"/>
    <w:rsid w:val="001A5D28"/>
    <w:rsid w:val="001E77AE"/>
    <w:rsid w:val="001F01D3"/>
    <w:rsid w:val="001F6BAD"/>
    <w:rsid w:val="002131E8"/>
    <w:rsid w:val="002477DE"/>
    <w:rsid w:val="00273E82"/>
    <w:rsid w:val="002847C9"/>
    <w:rsid w:val="00293ED1"/>
    <w:rsid w:val="00293F06"/>
    <w:rsid w:val="002C4A72"/>
    <w:rsid w:val="002E3A74"/>
    <w:rsid w:val="002F1B97"/>
    <w:rsid w:val="00307C81"/>
    <w:rsid w:val="003B7496"/>
    <w:rsid w:val="003F151D"/>
    <w:rsid w:val="00417A8A"/>
    <w:rsid w:val="0044456D"/>
    <w:rsid w:val="004518D6"/>
    <w:rsid w:val="00464D5A"/>
    <w:rsid w:val="00496B33"/>
    <w:rsid w:val="00540671"/>
    <w:rsid w:val="005450CC"/>
    <w:rsid w:val="005A2817"/>
    <w:rsid w:val="00643DFD"/>
    <w:rsid w:val="0065185E"/>
    <w:rsid w:val="00665220"/>
    <w:rsid w:val="00677518"/>
    <w:rsid w:val="006A2B7A"/>
    <w:rsid w:val="006F086A"/>
    <w:rsid w:val="0070068C"/>
    <w:rsid w:val="00704416"/>
    <w:rsid w:val="007131F3"/>
    <w:rsid w:val="0073539D"/>
    <w:rsid w:val="007729B8"/>
    <w:rsid w:val="00803482"/>
    <w:rsid w:val="0085374E"/>
    <w:rsid w:val="00866A1C"/>
    <w:rsid w:val="00885BB7"/>
    <w:rsid w:val="008876EB"/>
    <w:rsid w:val="008C2F8B"/>
    <w:rsid w:val="008E4320"/>
    <w:rsid w:val="008F6DCA"/>
    <w:rsid w:val="00906864"/>
    <w:rsid w:val="0092382C"/>
    <w:rsid w:val="00957D16"/>
    <w:rsid w:val="00957E2F"/>
    <w:rsid w:val="009B401C"/>
    <w:rsid w:val="009C2C7E"/>
    <w:rsid w:val="009C5E05"/>
    <w:rsid w:val="009D6A98"/>
    <w:rsid w:val="00A165D4"/>
    <w:rsid w:val="00AA1461"/>
    <w:rsid w:val="00AA5B6A"/>
    <w:rsid w:val="00AF388E"/>
    <w:rsid w:val="00B10671"/>
    <w:rsid w:val="00B24E5A"/>
    <w:rsid w:val="00B847CD"/>
    <w:rsid w:val="00B925DF"/>
    <w:rsid w:val="00BC515F"/>
    <w:rsid w:val="00BD17C2"/>
    <w:rsid w:val="00BF6A56"/>
    <w:rsid w:val="00C21A7A"/>
    <w:rsid w:val="00C454AF"/>
    <w:rsid w:val="00C7307C"/>
    <w:rsid w:val="00C77830"/>
    <w:rsid w:val="00CC54E6"/>
    <w:rsid w:val="00CF672D"/>
    <w:rsid w:val="00DE588F"/>
    <w:rsid w:val="00E03C29"/>
    <w:rsid w:val="00E33C28"/>
    <w:rsid w:val="00E4616E"/>
    <w:rsid w:val="00ED7185"/>
    <w:rsid w:val="00F12FCB"/>
    <w:rsid w:val="00F36370"/>
    <w:rsid w:val="00F44702"/>
    <w:rsid w:val="00F44E1F"/>
    <w:rsid w:val="00F474ED"/>
    <w:rsid w:val="00F51B2A"/>
    <w:rsid w:val="00F9178A"/>
    <w:rsid w:val="00F95F58"/>
    <w:rsid w:val="00FD5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07C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73E8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73E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84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847C9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uiPriority w:val="99"/>
    <w:rsid w:val="00B10671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F363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3637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363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36370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F15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5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51D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5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51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521</Words>
  <Characters>2973</Characters>
  <Application>Microsoft Office Word</Application>
  <DocSecurity>0</DocSecurity>
  <Lines>24</Lines>
  <Paragraphs>6</Paragraphs>
  <ScaleCrop>false</ScaleCrop>
  <Company>ILRI</Company>
  <LinksUpToDate>false</LinksUpToDate>
  <CharactersWithSpaces>3488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Boogaard</dc:creator>
  <cp:lastModifiedBy>rev1</cp:lastModifiedBy>
  <cp:revision>5</cp:revision>
  <dcterms:created xsi:type="dcterms:W3CDTF">2011-10-25T09:00:00Z</dcterms:created>
  <dcterms:modified xsi:type="dcterms:W3CDTF">2011-10-25T09:07:00Z</dcterms:modified>
</cp:coreProperties>
</file>